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63" w:rsidRPr="005C42AC" w:rsidRDefault="00606E63" w:rsidP="00606E63">
      <w:pPr>
        <w:tabs>
          <w:tab w:val="num" w:pos="1440"/>
        </w:tabs>
        <w:spacing w:after="0" w:line="240" w:lineRule="auto"/>
        <w:ind w:left="1170"/>
        <w:contextualSpacing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9350" w:type="dxa"/>
        <w:tblLook w:val="04A0"/>
      </w:tblPr>
      <w:tblGrid>
        <w:gridCol w:w="4135"/>
        <w:gridCol w:w="720"/>
        <w:gridCol w:w="900"/>
        <w:gridCol w:w="3595"/>
      </w:tblGrid>
      <w:tr w:rsidR="00606E63" w:rsidTr="00EB2C26">
        <w:tc>
          <w:tcPr>
            <w:tcW w:w="4135" w:type="dxa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Mandatory Requirements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Detail</w:t>
            </w:r>
          </w:p>
        </w:tc>
      </w:tr>
      <w:tr w:rsidR="00606E63" w:rsidTr="00EB2C26">
        <w:tc>
          <w:tcPr>
            <w:tcW w:w="4135" w:type="dxa"/>
          </w:tcPr>
          <w:p w:rsidR="00606E63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abide by, regularly review,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maintain,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and have available for reference, the </w:t>
            </w:r>
            <w:r>
              <w:rPr>
                <w:rFonts w:ascii="Times New Roman" w:hAnsi="Times New Roman"/>
                <w:sz w:val="24"/>
                <w:szCs w:val="24"/>
              </w:rPr>
              <w:t>Ride Safe Indiana</w:t>
            </w:r>
            <w:r w:rsidR="00C15A69">
              <w:rPr>
                <w:rFonts w:ascii="Times New Roman" w:hAnsi="Times New Roman"/>
                <w:sz w:val="24"/>
                <w:szCs w:val="24"/>
              </w:rPr>
              <w:t xml:space="preserve"> (RSI)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Policies and Procedure Manual, which may be modified at will by the BMV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0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maintain a professional atmosphere and ensure that its place of business is clean, organized, safe and meets all requirements of state law and local ordinances, plus RSI guidelines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A5B03">
              <w:rPr>
                <w:rFonts w:ascii="Times New Roman" w:hAnsi="Times New Roman"/>
                <w:sz w:val="24"/>
                <w:szCs w:val="24"/>
              </w:rPr>
              <w:t>Agree to only utilize 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oaches</w:t>
            </w:r>
            <w:r w:rsidR="00B25F87">
              <w:rPr>
                <w:rFonts w:ascii="Times New Roman" w:hAnsi="Times New Roman"/>
                <w:sz w:val="24"/>
                <w:szCs w:val="24"/>
              </w:rPr>
              <w:t>, Instructors,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Trainers</w:t>
            </w:r>
            <w:r w:rsidR="00B25F87">
              <w:rPr>
                <w:rFonts w:ascii="Times New Roman" w:hAnsi="Times New Roman"/>
                <w:sz w:val="24"/>
                <w:szCs w:val="24"/>
              </w:rPr>
              <w:t xml:space="preserve">and Trainers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approved by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RSI.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utilize onl</w:t>
            </w:r>
            <w:r w:rsidR="00B25F87">
              <w:rPr>
                <w:rFonts w:ascii="Times New Roman" w:hAnsi="Times New Roman"/>
                <w:sz w:val="24"/>
                <w:szCs w:val="24"/>
              </w:rPr>
              <w:t>y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>developed by M</w:t>
            </w:r>
            <w:r w:rsidR="008435EE">
              <w:rPr>
                <w:rFonts w:ascii="Times New Roman" w:hAnsi="Times New Roman"/>
                <w:sz w:val="24"/>
                <w:szCs w:val="24"/>
              </w:rPr>
              <w:t>otorcycle Safety Foundatio</w:t>
            </w:r>
            <w:r w:rsidR="00C004F9">
              <w:rPr>
                <w:rFonts w:ascii="Times New Roman" w:hAnsi="Times New Roman"/>
                <w:sz w:val="24"/>
                <w:szCs w:val="24"/>
              </w:rPr>
              <w:t>n (MSF)</w:t>
            </w:r>
            <w:r w:rsidR="00C15A69">
              <w:rPr>
                <w:rFonts w:ascii="Times New Roman" w:hAnsi="Times New Roman"/>
                <w:sz w:val="24"/>
                <w:szCs w:val="24"/>
              </w:rPr>
              <w:t>or an</w:t>
            </w:r>
            <w:r w:rsidR="00C63D04">
              <w:rPr>
                <w:rFonts w:ascii="Times New Roman" w:hAnsi="Times New Roman"/>
                <w:sz w:val="24"/>
                <w:szCs w:val="24"/>
              </w:rPr>
              <w:t xml:space="preserve">alternate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 xml:space="preserve">approved by RSI.  </w:t>
            </w:r>
            <w:r w:rsidR="00A45DE2">
              <w:rPr>
                <w:rFonts w:ascii="Times New Roman" w:hAnsi="Times New Roman" w:cs="Times New Roman"/>
                <w:sz w:val="24"/>
                <w:szCs w:val="24"/>
              </w:rPr>
              <w:t xml:space="preserve"> Any alternate curriculum will be subject to a comprehensive review prior to approval.  </w:t>
            </w:r>
            <w:r w:rsidR="00C004F9">
              <w:rPr>
                <w:rFonts w:ascii="Times New Roman" w:hAnsi="Times New Roman" w:cs="Times New Roman"/>
                <w:sz w:val="24"/>
                <w:szCs w:val="24"/>
              </w:rPr>
              <w:t>All reporting requirements determined by RSI/MSF must be followed.</w:t>
            </w: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keep all actively utilized motorcycles (whether state-owned, provider-owned, loaned or participant owned) in safe operating condition at all times</w:t>
            </w:r>
            <w:r w:rsidR="00FB7164">
              <w:rPr>
                <w:rFonts w:ascii="Times New Roman" w:hAnsi="Times New Roman"/>
                <w:sz w:val="24"/>
                <w:szCs w:val="24"/>
              </w:rPr>
              <w:t xml:space="preserve"> and provide associated documentation of maintenance and repairs upon request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rPr>
          <w:trHeight w:val="917"/>
        </w:trPr>
        <w:tc>
          <w:tcPr>
            <w:tcW w:w="4135" w:type="dxa"/>
          </w:tcPr>
          <w:p w:rsidR="00606E63" w:rsidRPr="005C42AC" w:rsidRDefault="00606E63" w:rsidP="00231987">
            <w:pPr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post 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training tuition </w:t>
            </w:r>
            <w:r w:rsidR="00231987">
              <w:rPr>
                <w:rFonts w:ascii="Times New Roman" w:hAnsi="Times New Roman"/>
                <w:sz w:val="24"/>
                <w:szCs w:val="24"/>
              </w:rPr>
              <w:t xml:space="preserve">cost </w:t>
            </w:r>
            <w:r w:rsidR="00231987" w:rsidRPr="005C42AC">
              <w:rPr>
                <w:rFonts w:ascii="Times New Roman" w:hAnsi="Times New Roman"/>
                <w:sz w:val="24"/>
                <w:szCs w:val="24"/>
              </w:rPr>
              <w:t>on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provider website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606E63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Pr="005C42AC" w:rsidRDefault="00606E63" w:rsidP="00231987">
            <w:pPr>
              <w:tabs>
                <w:tab w:val="num" w:pos="720"/>
              </w:tabs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Comply with required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quality assuranceprogram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of the training facility and course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6" w:author="owner" w:date="2023-12-09T17:04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rPr>
          <w:trHeight w:val="5633"/>
        </w:trPr>
        <w:tc>
          <w:tcPr>
            <w:tcW w:w="4135" w:type="dxa"/>
          </w:tcPr>
          <w:p w:rsidR="00606E63" w:rsidRPr="006C7F0B" w:rsidRDefault="00606E63" w:rsidP="00231987">
            <w:pPr>
              <w:pStyle w:val="ListParagraph"/>
              <w:numPr>
                <w:ilvl w:val="0"/>
                <w:numId w:val="6"/>
              </w:numPr>
              <w:tabs>
                <w:tab w:val="num" w:pos="720"/>
              </w:tabs>
            </w:pPr>
            <w:r w:rsidRPr="006C7F0B">
              <w:lastRenderedPageBreak/>
              <w:t>Submit Course Information Data Report</w:t>
            </w:r>
            <w:r w:rsidR="003D1FEA">
              <w:t>monthly</w:t>
            </w:r>
            <w:r w:rsidR="003653D3">
              <w:t xml:space="preserve"> using the provided form provided by </w:t>
            </w:r>
            <w:r w:rsidR="00231987">
              <w:t>RSI which</w:t>
            </w:r>
            <w:r w:rsidR="003D1FEA">
              <w:t xml:space="preserve"> will include</w:t>
            </w:r>
            <w:r w:rsidR="003653D3">
              <w:t xml:space="preserve"> but is not limited to: </w:t>
            </w:r>
          </w:p>
          <w:p w:rsidR="00606E63" w:rsidRPr="006C7F0B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Class date</w:t>
            </w:r>
          </w:p>
          <w:p w:rsidR="00606E63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Site location</w:t>
            </w:r>
          </w:p>
          <w:p w:rsidR="00B25F87" w:rsidRDefault="00B25F87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Course Type</w:t>
            </w:r>
          </w:p>
          <w:p w:rsidR="00EB2C26" w:rsidRPr="006C7F0B" w:rsidRDefault="00EB2C26" w:rsidP="00231987">
            <w:pPr>
              <w:pStyle w:val="ListParagraph"/>
              <w:numPr>
                <w:ilvl w:val="0"/>
                <w:numId w:val="7"/>
              </w:numPr>
            </w:pPr>
            <w:r>
              <w:t>Nameof Rider Coaches/Instructors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 xml:space="preserve">Number of course participants per course 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Number of incidents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Incident location(s)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>Participants driver’s license number (D</w:t>
            </w:r>
            <w:r w:rsidR="00FB7164">
              <w:t>LN</w:t>
            </w:r>
            <w:r w:rsidRPr="006C7F0B">
              <w:t>)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Gender of participants</w:t>
            </w:r>
          </w:p>
          <w:p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Pass or Fail</w:t>
            </w:r>
          </w:p>
          <w:p w:rsidR="006C7F0B" w:rsidRDefault="006C7F0B" w:rsidP="006C7F0B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6E63" w:rsidRPr="006C7F0B" w:rsidRDefault="00606E63" w:rsidP="006C7F0B">
            <w:pPr>
              <w:pStyle w:val="ListParagraph"/>
              <w:tabs>
                <w:tab w:val="num" w:pos="720"/>
              </w:tabs>
              <w:ind w:left="720"/>
              <w:jc w:val="both"/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7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Default="00606E63" w:rsidP="00231987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rPr>
          <w:trHeight w:val="1142"/>
        </w:trPr>
        <w:tc>
          <w:tcPr>
            <w:tcW w:w="4135" w:type="dxa"/>
          </w:tcPr>
          <w:p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retain all RSI program related documents and data for a minimum of three (3) years following the end of an awarded contract</w:t>
            </w:r>
            <w:r w:rsidR="003413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8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all promotional RSI materials generated by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providerto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be approved by BMV/RSI Program</w:t>
            </w:r>
            <w:r w:rsidR="0068380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6E63" w:rsidRDefault="00606E63" w:rsidP="004238C3">
            <w:pPr>
              <w:tabs>
                <w:tab w:val="num" w:pos="1440"/>
              </w:tabs>
              <w:ind w:left="117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9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:rsidTr="00EB2C26">
        <w:tc>
          <w:tcPr>
            <w:tcW w:w="4135" w:type="dxa"/>
          </w:tcPr>
          <w:p w:rsidR="00606E63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Agree to the following insurance requirements:</w:t>
            </w:r>
          </w:p>
          <w:p w:rsidR="00683804" w:rsidRPr="009A73D7" w:rsidRDefault="00683804" w:rsidP="00231987">
            <w:pPr>
              <w:pStyle w:val="ListParagraph"/>
              <w:numPr>
                <w:ilvl w:val="0"/>
                <w:numId w:val="8"/>
              </w:numPr>
              <w:ind w:left="694"/>
              <w:contextualSpacing/>
            </w:pPr>
            <w:r w:rsidRPr="00231987">
              <w:rPr>
                <w:color w:val="000000"/>
                <w:kern w:val="24"/>
              </w:rPr>
              <w:t>Commercial coverage of $</w:t>
            </w:r>
            <w:r w:rsidR="008B2A5D" w:rsidRPr="00231987">
              <w:rPr>
                <w:color w:val="000000"/>
                <w:kern w:val="24"/>
              </w:rPr>
              <w:t>7</w:t>
            </w:r>
            <w:r w:rsidRPr="00231987">
              <w:rPr>
                <w:color w:val="000000"/>
                <w:kern w:val="24"/>
              </w:rPr>
              <w:t>00,000.00 per occurrence and $</w:t>
            </w:r>
            <w:r w:rsidR="008B2A5D" w:rsidRPr="00231987">
              <w:rPr>
                <w:color w:val="000000"/>
                <w:kern w:val="24"/>
              </w:rPr>
              <w:t>5</w:t>
            </w:r>
            <w:r w:rsidRPr="00231987">
              <w:rPr>
                <w:color w:val="000000"/>
                <w:kern w:val="24"/>
              </w:rPr>
              <w:t>,000,000 aggregate</w:t>
            </w:r>
          </w:p>
          <w:p w:rsidR="007913CF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7913CF" w:rsidRPr="00EB75F5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FF0000"/>
                <w:kern w:val="24"/>
                <w:sz w:val="24"/>
                <w:szCs w:val="24"/>
              </w:rPr>
            </w:pPr>
          </w:p>
          <w:p w:rsidR="00683804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606E63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0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:rsidTr="00F87795">
        <w:tc>
          <w:tcPr>
            <w:tcW w:w="4135" w:type="dxa"/>
          </w:tcPr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</w:t>
            </w:r>
            <w:r w:rsidR="004100CB">
              <w:rPr>
                <w:rFonts w:ascii="Times New Roman" w:hAnsi="Times New Roman"/>
                <w:sz w:val="24"/>
                <w:szCs w:val="24"/>
              </w:rPr>
              <w:t>notify RSI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within 24 hours </w:t>
            </w:r>
            <w:r w:rsidR="00074035">
              <w:rPr>
                <w:rFonts w:ascii="Times New Roman" w:hAnsi="Times New Roman"/>
                <w:sz w:val="24"/>
                <w:szCs w:val="24"/>
              </w:rPr>
              <w:t>when a cour</w:t>
            </w:r>
            <w:r w:rsidR="00610F3D">
              <w:rPr>
                <w:rFonts w:ascii="Times New Roman" w:hAnsi="Times New Roman"/>
                <w:sz w:val="24"/>
                <w:szCs w:val="24"/>
              </w:rPr>
              <w:t xml:space="preserve">se schedule has been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made public.  </w:t>
            </w:r>
          </w:p>
        </w:tc>
        <w:tc>
          <w:tcPr>
            <w:tcW w:w="720" w:type="dxa"/>
            <w:shd w:val="clear" w:color="auto" w:fill="FFFF99"/>
          </w:tcPr>
          <w:p w:rsidR="00333816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1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:rsidTr="00F87795">
        <w:tc>
          <w:tcPr>
            <w:tcW w:w="4135" w:type="dxa"/>
          </w:tcPr>
          <w:p w:rsidR="00A45DE2" w:rsidRPr="003D02D2" w:rsidRDefault="00333816" w:rsidP="004100CB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provide a list of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nstructors or coaches who will be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facilitating/</w:t>
            </w:r>
            <w:r w:rsidR="004100CB">
              <w:rPr>
                <w:rFonts w:ascii="Times New Roman" w:hAnsi="Times New Roman"/>
                <w:sz w:val="24"/>
                <w:szCs w:val="24"/>
              </w:rPr>
              <w:t>managing class</w:t>
            </w:r>
            <w:r w:rsidR="00270DEF">
              <w:rPr>
                <w:rFonts w:ascii="Times New Roman" w:hAnsi="Times New Roman"/>
                <w:sz w:val="24"/>
                <w:szCs w:val="24"/>
              </w:rPr>
              <w:t xml:space="preserve"> to RSI</w:t>
            </w:r>
            <w:r w:rsidR="007D3459">
              <w:rPr>
                <w:rFonts w:ascii="Times New Roman" w:hAnsi="Times New Roman"/>
                <w:sz w:val="24"/>
                <w:szCs w:val="24"/>
              </w:rPr>
              <w:t>.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 Please provide the current l</w:t>
            </w:r>
            <w:r w:rsidR="002D000D">
              <w:rPr>
                <w:rFonts w:ascii="Times New Roman" w:hAnsi="Times New Roman"/>
                <w:sz w:val="24"/>
                <w:szCs w:val="24"/>
              </w:rPr>
              <w:t xml:space="preserve">ist 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="00231987">
              <w:rPr>
                <w:rFonts w:ascii="Times New Roman" w:hAnsi="Times New Roman"/>
                <w:sz w:val="24"/>
                <w:szCs w:val="24"/>
              </w:rPr>
              <w:t>your submission to this RFP.</w:t>
            </w:r>
          </w:p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:rsidR="00333816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2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606E63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TECHNICAL PROPOSAL QUESTIONS:</w:t>
      </w:r>
    </w:p>
    <w:p w:rsidR="00606E63" w:rsidRDefault="00606E63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SITE </w:t>
      </w:r>
    </w:p>
    <w:p w:rsidR="006C7F0B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</w:t>
      </w:r>
      <w:r w:rsidR="003A546D">
        <w:rPr>
          <w:rFonts w:ascii="Times New Roman" w:hAnsi="Times New Roman"/>
          <w:sz w:val="24"/>
          <w:szCs w:val="24"/>
        </w:rPr>
        <w:t xml:space="preserve">a </w:t>
      </w:r>
      <w:r w:rsidR="003A546D" w:rsidRPr="005C42AC">
        <w:rPr>
          <w:rFonts w:ascii="Times New Roman" w:hAnsi="Times New Roman"/>
          <w:sz w:val="24"/>
          <w:szCs w:val="24"/>
        </w:rPr>
        <w:t>list of locations Respondent intends to locate training sites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6C7F0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3" w:author="owner" w:date="2023-12-09T17:05:00Z">
              <w:r>
                <w:rPr>
                  <w:rFonts w:ascii="Times New Roman" w:hAnsi="Times New Roman"/>
                  <w:sz w:val="24"/>
                  <w:szCs w:val="24"/>
                </w:rPr>
                <w:t>Grissom, Fort Wayne Air Guard, Terre Haute Air Yard</w:t>
              </w:r>
            </w:ins>
          </w:p>
        </w:tc>
      </w:tr>
    </w:tbl>
    <w:p w:rsidR="003A546D" w:rsidRPr="00C6209F" w:rsidRDefault="003A546D" w:rsidP="003A546D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2</w:t>
      </w:r>
      <w:r w:rsidR="003A546D" w:rsidRPr="005C42AC">
        <w:rPr>
          <w:rFonts w:ascii="Times New Roman" w:hAnsi="Times New Roman"/>
          <w:sz w:val="24"/>
          <w:szCs w:val="24"/>
        </w:rPr>
        <w:t>Provide pictures of overhead view of all training sites;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CF03FB" w:rsidTr="00BC7FA9">
        <w:tc>
          <w:tcPr>
            <w:tcW w:w="9350" w:type="dxa"/>
            <w:shd w:val="clear" w:color="auto" w:fill="FFFF99"/>
          </w:tcPr>
          <w:p w:rsidR="00CF03FB" w:rsidRDefault="00C940CD" w:rsidP="00BC7F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4" w:author="owner" w:date="2023-12-12T18:55:00Z">
              <w:r>
                <w:rPr>
                  <w:rFonts w:ascii="Times New Roman" w:hAnsi="Times New Roman"/>
                  <w:sz w:val="24"/>
                  <w:szCs w:val="24"/>
                </w:rPr>
                <w:t xml:space="preserve">Uploaded </w:t>
              </w:r>
            </w:ins>
            <w:ins w:id="15" w:author="owner" w:date="2023-12-12T18:57:00Z">
              <w:r>
                <w:rPr>
                  <w:rFonts w:ascii="Times New Roman" w:hAnsi="Times New Roman"/>
                  <w:sz w:val="24"/>
                  <w:szCs w:val="24"/>
                </w:rPr>
                <w:t xml:space="preserve">as site name follow by </w:t>
              </w:r>
              <w:r>
                <w:rPr>
                  <w:rFonts w:ascii="Times New Roman" w:hAnsi="Times New Roman"/>
                  <w:sz w:val="24"/>
                  <w:szCs w:val="24"/>
                </w:rPr>
                <w:t>“</w:t>
              </w:r>
              <w:r>
                <w:rPr>
                  <w:rFonts w:ascii="Times New Roman" w:hAnsi="Times New Roman"/>
                  <w:sz w:val="24"/>
                  <w:szCs w:val="24"/>
                </w:rPr>
                <w:t>overhead</w:t>
              </w:r>
              <w:r>
                <w:rPr>
                  <w:rFonts w:ascii="Times New Roman" w:hAnsi="Times New Roman"/>
                  <w:sz w:val="24"/>
                  <w:szCs w:val="24"/>
                </w:rPr>
                <w:t>”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3</w:t>
      </w:r>
      <w:r w:rsidR="003A546D" w:rsidRPr="005C42AC">
        <w:rPr>
          <w:rFonts w:ascii="Times New Roman" w:hAnsi="Times New Roman"/>
          <w:sz w:val="24"/>
          <w:szCs w:val="24"/>
        </w:rPr>
        <w:t>Provide a copy of Land Use Agreement, signed by the Landlord and the Contractor for each site;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6" w:author="owner" w:date="2023-12-09T17:07:00Z">
              <w:r>
                <w:rPr>
                  <w:rFonts w:ascii="Times New Roman" w:hAnsi="Times New Roman"/>
                  <w:sz w:val="24"/>
                  <w:szCs w:val="24"/>
                </w:rPr>
                <w:t>NA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4</w:t>
      </w:r>
      <w:r w:rsidR="003A546D" w:rsidRPr="005C42AC">
        <w:rPr>
          <w:rFonts w:ascii="Times New Roman" w:hAnsi="Times New Roman"/>
          <w:sz w:val="24"/>
          <w:szCs w:val="24"/>
        </w:rPr>
        <w:t>Provide minimum of four pictures of each range (one from each corner) for each location;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C940CD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7" w:author="owner" w:date="2023-12-12T18:56:00Z">
              <w:r>
                <w:rPr>
                  <w:rFonts w:ascii="Times New Roman" w:hAnsi="Times New Roman"/>
                  <w:sz w:val="24"/>
                  <w:szCs w:val="24"/>
                </w:rPr>
                <w:t>Uploaded as site name</w:t>
              </w:r>
            </w:ins>
          </w:p>
        </w:tc>
      </w:tr>
    </w:tbl>
    <w:p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2.2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CLASSROOM </w:t>
      </w: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 </w:t>
      </w:r>
      <w:r w:rsidR="003A546D" w:rsidRPr="005C42AC">
        <w:rPr>
          <w:rFonts w:ascii="Times New Roman" w:hAnsi="Times New Roman"/>
          <w:sz w:val="24"/>
          <w:szCs w:val="24"/>
        </w:rPr>
        <w:t>Provide pictures of each classroom for each location;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8" w:author="owner" w:date="2023-12-09T17:08:00Z">
              <w:r>
                <w:rPr>
                  <w:rFonts w:ascii="Times New Roman" w:hAnsi="Times New Roman"/>
                  <w:sz w:val="24"/>
                  <w:szCs w:val="24"/>
                </w:rPr>
                <w:t>No longer used or part of the program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 </w:t>
      </w:r>
      <w:r w:rsidR="003A546D" w:rsidRPr="005C42AC">
        <w:rPr>
          <w:rFonts w:ascii="Times New Roman" w:hAnsi="Times New Roman"/>
          <w:sz w:val="24"/>
          <w:szCs w:val="24"/>
        </w:rPr>
        <w:t>Describe the capacity and amenities of classroom for each location;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9" w:author="owner" w:date="2023-12-09T17:08:00Z">
              <w:r>
                <w:rPr>
                  <w:rFonts w:ascii="Times New Roman" w:hAnsi="Times New Roman"/>
                  <w:sz w:val="24"/>
                  <w:szCs w:val="24"/>
                </w:rPr>
                <w:t>No longer used or part of the program</w:t>
              </w:r>
            </w:ins>
          </w:p>
        </w:tc>
      </w:tr>
    </w:tbl>
    <w:p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2.3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>EQUIPMENT</w:t>
      </w: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 </w:t>
      </w:r>
      <w:r w:rsidR="003A546D" w:rsidRPr="005C42AC">
        <w:rPr>
          <w:rFonts w:ascii="Times New Roman" w:hAnsi="Times New Roman"/>
          <w:sz w:val="24"/>
          <w:szCs w:val="24"/>
        </w:rPr>
        <w:t>Provide pictures of all storage methods for training motorcycles, classroom trailers, cargo trailers</w:t>
      </w:r>
      <w:r w:rsidR="003A546D">
        <w:rPr>
          <w:rFonts w:ascii="Times New Roman" w:hAnsi="Times New Roman"/>
          <w:sz w:val="24"/>
          <w:szCs w:val="24"/>
        </w:rPr>
        <w:t>,</w:t>
      </w:r>
      <w:r w:rsidR="003A546D" w:rsidRPr="005C42AC">
        <w:rPr>
          <w:rFonts w:ascii="Times New Roman" w:hAnsi="Times New Roman"/>
          <w:sz w:val="24"/>
          <w:szCs w:val="24"/>
        </w:rPr>
        <w:t xml:space="preserve"> and helmets for each location;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RPr="00E27B6E" w:rsidTr="00E27B6E">
        <w:tc>
          <w:tcPr>
            <w:tcW w:w="9350" w:type="dxa"/>
            <w:shd w:val="clear" w:color="auto" w:fill="FFFF99"/>
          </w:tcPr>
          <w:p w:rsidR="006C7F0B" w:rsidRPr="00E27B6E" w:rsidRDefault="00232A16" w:rsidP="00E27B6E">
            <w:ins w:id="20" w:author="owner" w:date="2023-12-09T17:08:00Z">
              <w:r>
                <w:t>Standard Shipping Container for on-site storage</w:t>
              </w:r>
            </w:ins>
            <w:ins w:id="21" w:author="owner" w:date="2023-12-09T17:09:00Z">
              <w:r>
                <w:t xml:space="preserve"> of non-state owned equipment</w:t>
              </w:r>
            </w:ins>
          </w:p>
        </w:tc>
      </w:tr>
    </w:tbl>
    <w:p w:rsidR="006C7F0B" w:rsidRPr="00E27B6E" w:rsidRDefault="006C7F0B" w:rsidP="00E27B6E"/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 </w:t>
      </w:r>
      <w:r w:rsidR="003A546D" w:rsidRPr="005C42AC">
        <w:rPr>
          <w:rFonts w:ascii="Times New Roman" w:hAnsi="Times New Roman"/>
          <w:sz w:val="24"/>
          <w:szCs w:val="24"/>
        </w:rPr>
        <w:t>Provide narrative regarding security of all training motorcycles for each location (locks, cameras, etc.)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Tr="00E27B6E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2" w:author="owner" w:date="2023-12-09T17:09:00Z">
              <w:r>
                <w:rPr>
                  <w:rFonts w:ascii="Times New Roman" w:hAnsi="Times New Roman"/>
                  <w:sz w:val="24"/>
                  <w:szCs w:val="24"/>
                </w:rPr>
                <w:t>Locks (No state owned equipment used)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 </w:t>
      </w:r>
      <w:r w:rsidR="003A546D" w:rsidRPr="005C42AC">
        <w:rPr>
          <w:rFonts w:ascii="Times New Roman" w:hAnsi="Times New Roman"/>
          <w:sz w:val="24"/>
          <w:szCs w:val="24"/>
        </w:rPr>
        <w:t>Describe safety, maintenance and replacement schedule for all equipment;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6C7F0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3" w:author="owner" w:date="2023-12-09T17:09:00Z">
              <w:r>
                <w:rPr>
                  <w:rFonts w:ascii="Times New Roman" w:hAnsi="Times New Roman"/>
                  <w:sz w:val="24"/>
                  <w:szCs w:val="24"/>
                </w:rPr>
                <w:t>Weekly inspections and repaired as needed with annual replacement of all fluids and oil filters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>2.4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 INSTRUCTION</w:t>
      </w: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 </w:t>
      </w:r>
      <w:r w:rsidR="003A546D">
        <w:rPr>
          <w:rFonts w:ascii="Times New Roman" w:hAnsi="Times New Roman"/>
          <w:sz w:val="24"/>
          <w:szCs w:val="24"/>
        </w:rPr>
        <w:t>Provide a forecast number of course participants per curriculum, per year</w:t>
      </w:r>
      <w:r w:rsidR="00270DEF">
        <w:rPr>
          <w:rFonts w:ascii="Times New Roman" w:hAnsi="Times New Roman"/>
          <w:sz w:val="24"/>
          <w:szCs w:val="24"/>
        </w:rPr>
        <w:t>, for each location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Tr="00E27B6E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4" w:author="owner" w:date="2023-12-09T17:10:00Z">
              <w:r>
                <w:rPr>
                  <w:rFonts w:ascii="Times New Roman" w:hAnsi="Times New Roman"/>
                  <w:sz w:val="24"/>
                  <w:szCs w:val="24"/>
                </w:rPr>
                <w:t>Grissom: 300</w:t>
              </w:r>
            </w:ins>
            <w:ins w:id="25" w:author="owner" w:date="2023-12-09T17:11:00Z">
              <w:r>
                <w:rPr>
                  <w:rFonts w:ascii="Times New Roman" w:hAnsi="Times New Roman"/>
                  <w:sz w:val="24"/>
                  <w:szCs w:val="24"/>
                </w:rPr>
                <w:t xml:space="preserve"> BRC</w:t>
              </w:r>
            </w:ins>
            <w:ins w:id="26" w:author="owner" w:date="2023-12-09T17:10:00Z">
              <w:r>
                <w:rPr>
                  <w:rFonts w:ascii="Times New Roman" w:hAnsi="Times New Roman"/>
                  <w:sz w:val="24"/>
                  <w:szCs w:val="24"/>
                </w:rPr>
                <w:t xml:space="preserve">, </w:t>
              </w:r>
            </w:ins>
            <w:ins w:id="27" w:author="owner" w:date="2023-12-09T17:12:00Z">
              <w:r>
                <w:rPr>
                  <w:rFonts w:ascii="Times New Roman" w:hAnsi="Times New Roman"/>
                  <w:sz w:val="24"/>
                  <w:szCs w:val="24"/>
                </w:rPr>
                <w:t>Fort Wayne</w:t>
              </w:r>
            </w:ins>
            <w:ins w:id="28" w:author="owner" w:date="2023-12-09T17:11:00Z">
              <w:r>
                <w:rPr>
                  <w:rFonts w:ascii="Times New Roman" w:hAnsi="Times New Roman"/>
                  <w:sz w:val="24"/>
                  <w:szCs w:val="24"/>
                </w:rPr>
                <w:t xml:space="preserve"> Air Guard 24 BRCII</w:t>
              </w:r>
            </w:ins>
            <w:ins w:id="29" w:author="owner" w:date="2023-12-09T17:12:00Z">
              <w:r>
                <w:rPr>
                  <w:rFonts w:ascii="Times New Roman" w:hAnsi="Times New Roman"/>
                  <w:sz w:val="24"/>
                  <w:szCs w:val="24"/>
                </w:rPr>
                <w:t>, Terre Haute Air Guard 24 BRCII</w:t>
              </w:r>
            </w:ins>
          </w:p>
        </w:tc>
      </w:tr>
    </w:tbl>
    <w:p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2.4.3 </w:t>
      </w:r>
      <w:r w:rsidR="003A546D" w:rsidRPr="005C42AC">
        <w:rPr>
          <w:rFonts w:ascii="Times New Roman" w:hAnsi="Times New Roman"/>
          <w:sz w:val="24"/>
          <w:szCs w:val="24"/>
        </w:rPr>
        <w:t>Provide a range diagram with measurements displaying layouts for each exercise,</w:t>
      </w:r>
      <w:r w:rsidR="003A546D">
        <w:rPr>
          <w:rFonts w:ascii="Times New Roman" w:hAnsi="Times New Roman"/>
          <w:sz w:val="24"/>
          <w:szCs w:val="24"/>
        </w:rPr>
        <w:t xml:space="preserve"> and</w:t>
      </w:r>
      <w:r w:rsidR="003A546D" w:rsidRPr="005C42AC">
        <w:rPr>
          <w:rFonts w:ascii="Times New Roman" w:hAnsi="Times New Roman"/>
          <w:sz w:val="24"/>
          <w:szCs w:val="24"/>
        </w:rPr>
        <w:t xml:space="preserve"> provide narrative for each exercise;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Tr="00E27B6E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0" w:author="owner" w:date="2023-12-09T17:12:00Z">
              <w:r>
                <w:rPr>
                  <w:rFonts w:ascii="Times New Roman" w:hAnsi="Times New Roman"/>
                  <w:sz w:val="24"/>
                  <w:szCs w:val="24"/>
                </w:rPr>
                <w:t>Pre-Approved by MSF (RSI Director already has this information)</w:t>
              </w:r>
            </w:ins>
          </w:p>
        </w:tc>
      </w:tr>
    </w:tbl>
    <w:p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2.4.4 </w:t>
      </w:r>
      <w:r w:rsidR="003A546D" w:rsidRPr="003A546D">
        <w:rPr>
          <w:rFonts w:ascii="Times New Roman" w:hAnsi="Times New Roman" w:cs="Times New Roman"/>
          <w:sz w:val="24"/>
          <w:szCs w:val="24"/>
        </w:rPr>
        <w:t xml:space="preserve">Provide description of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your process to enroll course participants in training courses (for example, online registration, registration by phone or physical registration);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RPr="00E27B6E" w:rsidTr="00BD5650">
        <w:tc>
          <w:tcPr>
            <w:tcW w:w="9350" w:type="dxa"/>
            <w:shd w:val="clear" w:color="auto" w:fill="FFFF99"/>
          </w:tcPr>
          <w:p w:rsidR="006C7F0B" w:rsidRPr="00E27B6E" w:rsidRDefault="00232A16" w:rsidP="00E27B6E">
            <w:ins w:id="31" w:author="owner" w:date="2023-12-09T17:13:00Z">
              <w:r>
                <w:t>Online Registration thru website only</w:t>
              </w:r>
            </w:ins>
          </w:p>
        </w:tc>
      </w:tr>
    </w:tbl>
    <w:p w:rsidR="006C7F0B" w:rsidRPr="00E27B6E" w:rsidRDefault="006C7F0B" w:rsidP="00E27B6E"/>
    <w:p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2.4.5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Will courses be offered in additional languages besides English? If yes, please provide details;</w:t>
      </w:r>
    </w:p>
    <w:tbl>
      <w:tblPr>
        <w:tblStyle w:val="TableGrid"/>
        <w:tblW w:w="0" w:type="auto"/>
        <w:tblLook w:val="04A0"/>
      </w:tblPr>
      <w:tblGrid>
        <w:gridCol w:w="9350"/>
      </w:tblGrid>
      <w:tr w:rsidR="006C7F0B" w:rsidTr="00E27B6E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32" w:author="owner" w:date="2023-12-09T17:13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No</w:t>
              </w:r>
            </w:ins>
          </w:p>
        </w:tc>
      </w:tr>
    </w:tbl>
    <w:p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2.4.6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Provide description of records retention and storage of paperwork, including information security;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33" w:author="owner" w:date="2023-12-09T17:13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In our locked files</w:t>
              </w:r>
            </w:ins>
          </w:p>
        </w:tc>
      </w:tr>
    </w:tbl>
    <w:p w:rsidR="006C7F0B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:rsidR="003A546D" w:rsidRPr="003413AF" w:rsidRDefault="00836A7F" w:rsidP="00836A7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2.5 </w:t>
      </w:r>
      <w:r w:rsidR="003A546D"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>PROMOTION/MARKETING</w:t>
      </w:r>
    </w:p>
    <w:p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2.5.1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Describe Promotional strategy, including website and other media communications for public awareness of the RSI program (may include samples of materials).</w:t>
      </w:r>
    </w:p>
    <w:tbl>
      <w:tblPr>
        <w:tblStyle w:val="TableGrid"/>
        <w:tblW w:w="0" w:type="auto"/>
        <w:shd w:val="clear" w:color="auto" w:fill="FFFF99"/>
        <w:tblLook w:val="04A0"/>
      </w:tblPr>
      <w:tblGrid>
        <w:gridCol w:w="9350"/>
      </w:tblGrid>
      <w:tr w:rsidR="006C7F0B" w:rsidTr="00CF03FB">
        <w:tc>
          <w:tcPr>
            <w:tcW w:w="9350" w:type="dxa"/>
            <w:shd w:val="clear" w:color="auto" w:fill="FFFF99"/>
          </w:tcPr>
          <w:p w:rsidR="006C7F0B" w:rsidRDefault="00232A1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34" w:author="owner" w:date="2023-12-09T17:14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Website and Facebook</w:t>
              </w:r>
            </w:ins>
          </w:p>
        </w:tc>
      </w:tr>
    </w:tbl>
    <w:p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:rsidR="003A546D" w:rsidRPr="003A546D" w:rsidRDefault="003A546D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:rsidR="003B5339" w:rsidRDefault="003B5339"/>
    <w:sectPr w:rsidR="003B5339" w:rsidSect="004238C3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859" w:rsidRDefault="00A70859" w:rsidP="006C7F0B">
      <w:pPr>
        <w:spacing w:after="0" w:line="240" w:lineRule="auto"/>
      </w:pPr>
      <w:r>
        <w:separator/>
      </w:r>
    </w:p>
  </w:endnote>
  <w:endnote w:type="continuationSeparator" w:id="1">
    <w:p w:rsidR="00A70859" w:rsidRDefault="00A70859" w:rsidP="006C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859" w:rsidRDefault="00A70859" w:rsidP="006C7F0B">
      <w:pPr>
        <w:spacing w:after="0" w:line="240" w:lineRule="auto"/>
      </w:pPr>
      <w:r>
        <w:separator/>
      </w:r>
    </w:p>
  </w:footnote>
  <w:footnote w:type="continuationSeparator" w:id="1">
    <w:p w:rsidR="00A70859" w:rsidRDefault="00A70859" w:rsidP="006C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F0B" w:rsidRPr="006C7F0B" w:rsidRDefault="00F95DAA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RFP </w:t>
    </w:r>
    <w:r w:rsidR="00290B8E">
      <w:rPr>
        <w:sz w:val="28"/>
        <w:szCs w:val="28"/>
      </w:rPr>
      <w:t>24-76232</w:t>
    </w:r>
  </w:p>
  <w:p w:rsidR="006C7F0B" w:rsidRDefault="006C7F0B" w:rsidP="006C7F0B">
    <w:pPr>
      <w:pStyle w:val="Header"/>
      <w:jc w:val="center"/>
      <w:rPr>
        <w:sz w:val="28"/>
        <w:szCs w:val="28"/>
      </w:rPr>
    </w:pPr>
    <w:r w:rsidRPr="006C7F0B">
      <w:rPr>
        <w:sz w:val="28"/>
        <w:szCs w:val="28"/>
      </w:rPr>
      <w:t>MOTORCYCLE SAFETY COURSE</w:t>
    </w:r>
  </w:p>
  <w:p w:rsidR="006C7F0B" w:rsidRPr="006C7F0B" w:rsidRDefault="006C7F0B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TECHNICAL PROPOSAL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54FA"/>
    <w:multiLevelType w:val="hybridMultilevel"/>
    <w:tmpl w:val="1D2A37D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E8D74F1"/>
    <w:multiLevelType w:val="hybridMultilevel"/>
    <w:tmpl w:val="0F347B4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>
    <w:nsid w:val="1C035E6F"/>
    <w:multiLevelType w:val="hybridMultilevel"/>
    <w:tmpl w:val="37F8924E"/>
    <w:lvl w:ilvl="0" w:tplc="50402348">
      <w:start w:val="1"/>
      <w:numFmt w:val="lowerRoman"/>
      <w:lvlText w:val="%1."/>
      <w:lvlJc w:val="right"/>
      <w:pPr>
        <w:ind w:left="720" w:hanging="360"/>
      </w:pPr>
    </w:lvl>
    <w:lvl w:ilvl="1" w:tplc="C54EDA38">
      <w:start w:val="1"/>
      <w:numFmt w:val="lowerRoman"/>
      <w:lvlText w:val="%2."/>
      <w:lvlJc w:val="right"/>
      <w:pPr>
        <w:ind w:left="720" w:hanging="360"/>
      </w:pPr>
    </w:lvl>
    <w:lvl w:ilvl="2" w:tplc="437081FE">
      <w:start w:val="1"/>
      <w:numFmt w:val="lowerRoman"/>
      <w:lvlText w:val="%3."/>
      <w:lvlJc w:val="right"/>
      <w:pPr>
        <w:ind w:left="720" w:hanging="360"/>
      </w:pPr>
    </w:lvl>
    <w:lvl w:ilvl="3" w:tplc="820C66C8">
      <w:start w:val="1"/>
      <w:numFmt w:val="lowerRoman"/>
      <w:lvlText w:val="%4."/>
      <w:lvlJc w:val="right"/>
      <w:pPr>
        <w:ind w:left="720" w:hanging="360"/>
      </w:pPr>
    </w:lvl>
    <w:lvl w:ilvl="4" w:tplc="5D54C884">
      <w:start w:val="1"/>
      <w:numFmt w:val="lowerRoman"/>
      <w:lvlText w:val="%5."/>
      <w:lvlJc w:val="right"/>
      <w:pPr>
        <w:ind w:left="720" w:hanging="360"/>
      </w:pPr>
    </w:lvl>
    <w:lvl w:ilvl="5" w:tplc="EC808D6E">
      <w:start w:val="1"/>
      <w:numFmt w:val="lowerRoman"/>
      <w:lvlText w:val="%6."/>
      <w:lvlJc w:val="right"/>
      <w:pPr>
        <w:ind w:left="720" w:hanging="360"/>
      </w:pPr>
    </w:lvl>
    <w:lvl w:ilvl="6" w:tplc="23D4C318">
      <w:start w:val="1"/>
      <w:numFmt w:val="lowerRoman"/>
      <w:lvlText w:val="%7."/>
      <w:lvlJc w:val="right"/>
      <w:pPr>
        <w:ind w:left="720" w:hanging="360"/>
      </w:pPr>
    </w:lvl>
    <w:lvl w:ilvl="7" w:tplc="2452AB3C">
      <w:start w:val="1"/>
      <w:numFmt w:val="lowerRoman"/>
      <w:lvlText w:val="%8."/>
      <w:lvlJc w:val="right"/>
      <w:pPr>
        <w:ind w:left="720" w:hanging="360"/>
      </w:pPr>
    </w:lvl>
    <w:lvl w:ilvl="8" w:tplc="A1420666">
      <w:start w:val="1"/>
      <w:numFmt w:val="lowerRoman"/>
      <w:lvlText w:val="%9."/>
      <w:lvlJc w:val="right"/>
      <w:pPr>
        <w:ind w:left="720" w:hanging="360"/>
      </w:pPr>
    </w:lvl>
  </w:abstractNum>
  <w:abstractNum w:abstractNumId="3">
    <w:nsid w:val="21602100"/>
    <w:multiLevelType w:val="hybridMultilevel"/>
    <w:tmpl w:val="5EF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44B83"/>
    <w:multiLevelType w:val="hybridMultilevel"/>
    <w:tmpl w:val="4D3EB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1140A"/>
    <w:multiLevelType w:val="hybridMultilevel"/>
    <w:tmpl w:val="007031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A32E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02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B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E9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025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89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00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E2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0DC005F"/>
    <w:multiLevelType w:val="hybridMultilevel"/>
    <w:tmpl w:val="37BA6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3643C"/>
    <w:multiLevelType w:val="multilevel"/>
    <w:tmpl w:val="38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30D"/>
    <w:multiLevelType w:val="hybridMultilevel"/>
    <w:tmpl w:val="80FA5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46D"/>
    <w:rsid w:val="0006075D"/>
    <w:rsid w:val="00064268"/>
    <w:rsid w:val="00074035"/>
    <w:rsid w:val="000D0998"/>
    <w:rsid w:val="00133578"/>
    <w:rsid w:val="001A095A"/>
    <w:rsid w:val="001B49D6"/>
    <w:rsid w:val="001E0FA0"/>
    <w:rsid w:val="00225764"/>
    <w:rsid w:val="00231987"/>
    <w:rsid w:val="00232A16"/>
    <w:rsid w:val="00270DEF"/>
    <w:rsid w:val="00290B8E"/>
    <w:rsid w:val="002D000D"/>
    <w:rsid w:val="00333816"/>
    <w:rsid w:val="003413AF"/>
    <w:rsid w:val="0034661E"/>
    <w:rsid w:val="003653D3"/>
    <w:rsid w:val="003A546D"/>
    <w:rsid w:val="003B5339"/>
    <w:rsid w:val="003D1FEA"/>
    <w:rsid w:val="004100CB"/>
    <w:rsid w:val="004135AF"/>
    <w:rsid w:val="004238C3"/>
    <w:rsid w:val="00441B60"/>
    <w:rsid w:val="00446C0E"/>
    <w:rsid w:val="004B0695"/>
    <w:rsid w:val="004B18F8"/>
    <w:rsid w:val="00512BCA"/>
    <w:rsid w:val="00514BC9"/>
    <w:rsid w:val="00606E63"/>
    <w:rsid w:val="00610F3D"/>
    <w:rsid w:val="006754DB"/>
    <w:rsid w:val="00683804"/>
    <w:rsid w:val="006A10AE"/>
    <w:rsid w:val="006C7F0B"/>
    <w:rsid w:val="006E32D3"/>
    <w:rsid w:val="00755FC3"/>
    <w:rsid w:val="007913CF"/>
    <w:rsid w:val="00797048"/>
    <w:rsid w:val="007D3459"/>
    <w:rsid w:val="00836A7F"/>
    <w:rsid w:val="008435EE"/>
    <w:rsid w:val="008B2A5D"/>
    <w:rsid w:val="008C7C93"/>
    <w:rsid w:val="00925463"/>
    <w:rsid w:val="009447F2"/>
    <w:rsid w:val="009A73D7"/>
    <w:rsid w:val="009C671D"/>
    <w:rsid w:val="00A45DE2"/>
    <w:rsid w:val="00A606B2"/>
    <w:rsid w:val="00A70859"/>
    <w:rsid w:val="00A7571F"/>
    <w:rsid w:val="00B25F87"/>
    <w:rsid w:val="00BD5650"/>
    <w:rsid w:val="00C004F9"/>
    <w:rsid w:val="00C018CB"/>
    <w:rsid w:val="00C15A69"/>
    <w:rsid w:val="00C36163"/>
    <w:rsid w:val="00C6209F"/>
    <w:rsid w:val="00C63D04"/>
    <w:rsid w:val="00C940CD"/>
    <w:rsid w:val="00CB15D4"/>
    <w:rsid w:val="00CC65F0"/>
    <w:rsid w:val="00CF03FB"/>
    <w:rsid w:val="00D228BF"/>
    <w:rsid w:val="00E27B6E"/>
    <w:rsid w:val="00EB2C26"/>
    <w:rsid w:val="00EB75F5"/>
    <w:rsid w:val="00EE117A"/>
    <w:rsid w:val="00EE1CC0"/>
    <w:rsid w:val="00F85F90"/>
    <w:rsid w:val="00F87795"/>
    <w:rsid w:val="00F95DAA"/>
    <w:rsid w:val="00FB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546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6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0B"/>
  </w:style>
  <w:style w:type="paragraph" w:styleId="Footer">
    <w:name w:val="footer"/>
    <w:basedOn w:val="Normal"/>
    <w:link w:val="Foot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0B"/>
  </w:style>
  <w:style w:type="paragraph" w:styleId="BalloonText">
    <w:name w:val="Balloon Text"/>
    <w:basedOn w:val="Normal"/>
    <w:link w:val="BalloonTextChar"/>
    <w:uiPriority w:val="99"/>
    <w:semiHidden/>
    <w:unhideWhenUsed/>
    <w:rsid w:val="0033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338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1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0CA64-3C40-4741-8302-C7B1CA88E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B1122-C83F-4C19-940D-590DF11A2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4F179-A51E-417E-8BE9-9B956D07A7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Hooyer, Lottie A</dc:creator>
  <cp:lastModifiedBy>owner</cp:lastModifiedBy>
  <cp:revision>3</cp:revision>
  <dcterms:created xsi:type="dcterms:W3CDTF">2023-12-09T22:14:00Z</dcterms:created>
  <dcterms:modified xsi:type="dcterms:W3CDTF">2023-12-13T00:12:00Z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